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D71D33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D71D33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D71D33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D71D33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Ja/my niżej podpisany/i</w:t>
      </w:r>
      <w:r w:rsidRPr="00D71D33">
        <w:rPr>
          <w:rFonts w:cstheme="minorHAnsi"/>
        </w:rPr>
        <w:br/>
        <w:t>____________________________________________________</w:t>
      </w:r>
    </w:p>
    <w:p w14:paraId="424F81A1" w14:textId="77777777" w:rsidR="00A32C54" w:rsidRPr="00D71D33" w:rsidRDefault="00A32C54" w:rsidP="00A32C54">
      <w:pPr>
        <w:spacing w:after="100" w:line="276" w:lineRule="auto"/>
        <w:rPr>
          <w:rFonts w:cstheme="minorHAnsi"/>
        </w:rPr>
      </w:pPr>
      <w:r w:rsidRPr="00D71D33">
        <w:rPr>
          <w:rFonts w:cstheme="minorHAnsi"/>
        </w:rPr>
        <w:t>____________________________________________________</w:t>
      </w:r>
    </w:p>
    <w:p w14:paraId="7F2CE855" w14:textId="77777777" w:rsidR="00A32C54" w:rsidRPr="00D71D33" w:rsidRDefault="00A32C54" w:rsidP="00A32C54">
      <w:pPr>
        <w:spacing w:after="100" w:line="360" w:lineRule="auto"/>
        <w:jc w:val="both"/>
        <w:rPr>
          <w:rFonts w:cstheme="minorHAnsi"/>
        </w:rPr>
      </w:pPr>
      <w:r w:rsidRPr="00D71D33">
        <w:rPr>
          <w:rFonts w:cstheme="minorHAnsi"/>
        </w:rPr>
        <w:t>działając w imieniu i na rzecz</w:t>
      </w:r>
    </w:p>
    <w:p w14:paraId="78DA05D4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5F1E8715" w14:textId="77777777" w:rsidR="00A32C54" w:rsidRPr="00D71D33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D71D33">
        <w:rPr>
          <w:rFonts w:cstheme="minorHAnsi"/>
        </w:rPr>
        <w:t>____________________________________________________________________</w:t>
      </w:r>
    </w:p>
    <w:p w14:paraId="31310E37" w14:textId="77777777" w:rsidR="00A32C54" w:rsidRPr="00D71D33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D71D33" w:rsidRDefault="00A32C54" w:rsidP="00A32C54">
      <w:pPr>
        <w:ind w:left="142"/>
        <w:jc w:val="both"/>
        <w:rPr>
          <w:rFonts w:cstheme="minorHAnsi"/>
          <w:b/>
        </w:rPr>
      </w:pPr>
      <w:r w:rsidRPr="00D71D33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D71D33">
        <w:rPr>
          <w:rFonts w:eastAsia="Times New Roman" w:cstheme="minorHAnsi"/>
          <w:bCs/>
          <w:szCs w:val="21"/>
          <w:lang w:eastAsia="pl-PL"/>
        </w:rPr>
        <w:t>oświadczam(y)</w:t>
      </w:r>
      <w:r w:rsidRPr="00D71D33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D71D3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D71D33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D71D33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D71D33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4BE4AF29" w14:textId="52A5E51E" w:rsidR="005E1D33" w:rsidRPr="00D71D33" w:rsidRDefault="00EE0F88" w:rsidP="005E1D33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zasoby </w:t>
      </w:r>
      <w:r w:rsidR="005E1D33" w:rsidRPr="00D71D33">
        <w:rPr>
          <w:rFonts w:eastAsia="Times New Roman" w:cstheme="minorHAnsi"/>
          <w:lang w:eastAsia="pl-PL"/>
        </w:rPr>
        <w:t xml:space="preserve">na potrzeby realizacji zamówienia </w:t>
      </w:r>
      <w:del w:id="0" w:author="Mikłaszewska Bożena [PGE GiEK S.A.]" w:date="2025-10-09T13:55:00Z">
        <w:r w:rsidR="005E1D33" w:rsidRPr="00D71D33" w:rsidDel="00AA7A99">
          <w:rPr>
            <w:rFonts w:eastAsia="Times New Roman" w:cstheme="minorHAnsi"/>
            <w:lang w:eastAsia="pl-PL"/>
          </w:rPr>
          <w:delText>niepublicznego  nr</w:delText>
        </w:r>
      </w:del>
      <w:ins w:id="1" w:author="Mikłaszewska Bożena [PGE GiEK S.A.]" w:date="2025-10-09T13:55:00Z">
        <w:r w:rsidR="00AA7A99" w:rsidRPr="00D71D33">
          <w:rPr>
            <w:rFonts w:eastAsia="Times New Roman" w:cstheme="minorHAnsi"/>
            <w:lang w:eastAsia="pl-PL"/>
          </w:rPr>
          <w:t>niepublicznego nr</w:t>
        </w:r>
      </w:ins>
      <w:r w:rsidR="005E1D33" w:rsidRPr="00AF7FA5">
        <w:rPr>
          <w:rFonts w:eastAsia="Times New Roman" w:cstheme="minorHAnsi"/>
          <w:b/>
          <w:bCs/>
          <w:lang w:eastAsia="pl-PL"/>
          <w:rPrChange w:id="2" w:author="Mikłaszewska Bożena [PGE GiEK S.A.]" w:date="2026-01-14T11:15:00Z">
            <w:rPr>
              <w:rFonts w:eastAsia="Times New Roman" w:cstheme="minorHAnsi"/>
              <w:lang w:eastAsia="pl-PL"/>
            </w:rPr>
          </w:rPrChange>
        </w:rPr>
        <w:t xml:space="preserve"> </w:t>
      </w:r>
      <w:ins w:id="3" w:author="Mikłaszewska Bożena [PGE GiEK S.A.]" w:date="2026-01-14T11:15:00Z">
        <w:r w:rsidR="00AF7FA5" w:rsidRPr="00AF7FA5">
          <w:rPr>
            <w:rFonts w:eastAsia="Times New Roman" w:cstheme="minorHAnsi"/>
            <w:b/>
            <w:bCs/>
            <w:lang w:eastAsia="pl-PL"/>
            <w:rPrChange w:id="4" w:author="Mikłaszewska Bożena [PGE GiEK S.A.]" w:date="2026-01-14T11:15:00Z">
              <w:rPr>
                <w:rFonts w:eastAsia="Times New Roman" w:cstheme="minorHAnsi"/>
                <w:lang w:eastAsia="pl-PL"/>
              </w:rPr>
            </w:rPrChange>
          </w:rPr>
          <w:t>POST/GEK/CSS/FZR-KWB/00009/2026</w:t>
        </w:r>
        <w:r w:rsidR="00AF7FA5" w:rsidRPr="00AF7FA5">
          <w:rPr>
            <w:rFonts w:eastAsia="Times New Roman" w:cstheme="minorHAnsi"/>
            <w:b/>
            <w:bCs/>
            <w:lang w:eastAsia="pl-PL"/>
            <w:rPrChange w:id="5" w:author="Mikłaszewska Bożena [PGE GiEK S.A.]" w:date="2026-01-14T11:15:00Z">
              <w:rPr>
                <w:rFonts w:eastAsia="Times New Roman" w:cstheme="minorHAnsi"/>
                <w:lang w:eastAsia="pl-PL"/>
              </w:rPr>
            </w:rPrChange>
          </w:rPr>
          <w:t xml:space="preserve"> </w:t>
        </w:r>
      </w:ins>
      <w:del w:id="6" w:author="Mikłaszewska Bożena [PGE GiEK S.A.]" w:date="2026-01-14T11:15:00Z">
        <w:r w:rsidR="00C0308A" w:rsidRPr="00C0308A" w:rsidDel="00AF7FA5">
          <w:rPr>
            <w:b/>
          </w:rPr>
          <w:delText>POST/GEK/CSS/FZR-KW</w:delText>
        </w:r>
        <w:r w:rsidR="00AE47A7" w:rsidDel="00AF7FA5">
          <w:rPr>
            <w:b/>
          </w:rPr>
          <w:delText>B</w:delText>
        </w:r>
        <w:r w:rsidR="00C0308A" w:rsidRPr="00C0308A" w:rsidDel="00AF7FA5">
          <w:rPr>
            <w:b/>
          </w:rPr>
          <w:delText>/0</w:delText>
        </w:r>
        <w:r w:rsidR="00AE47A7" w:rsidDel="00AF7FA5">
          <w:rPr>
            <w:b/>
          </w:rPr>
          <w:delText>5500</w:delText>
        </w:r>
        <w:r w:rsidR="00C0308A" w:rsidRPr="00C0308A" w:rsidDel="00AF7FA5">
          <w:rPr>
            <w:b/>
          </w:rPr>
          <w:delText>/202</w:delText>
        </w:r>
        <w:r w:rsidR="00AE47A7" w:rsidDel="00AF7FA5">
          <w:rPr>
            <w:b/>
          </w:rPr>
          <w:delText>5</w:delText>
        </w:r>
        <w:r w:rsidR="00C0308A" w:rsidDel="00AF7FA5">
          <w:rPr>
            <w:b/>
          </w:rPr>
          <w:delText xml:space="preserve"> </w:delText>
        </w:r>
      </w:del>
      <w:r w:rsidR="005E1D33" w:rsidRPr="00C61168">
        <w:rPr>
          <w:rFonts w:eastAsia="Times New Roman" w:cstheme="minorHAnsi"/>
          <w:b/>
          <w:lang w:eastAsia="pl-PL"/>
        </w:rPr>
        <w:t xml:space="preserve">pn. </w:t>
      </w:r>
      <w:r w:rsidR="0029033A" w:rsidRPr="00C61168">
        <w:rPr>
          <w:rFonts w:eastAsia="Times New Roman" w:cstheme="minorHAnsi"/>
          <w:b/>
          <w:lang w:eastAsia="pl-PL"/>
        </w:rPr>
        <w:t>„</w:t>
      </w:r>
      <w:ins w:id="7" w:author="Mikłaszewska Bożena [PGE GiEK S.A.]" w:date="2026-01-14T11:13:00Z">
        <w:r w:rsidR="00AF7FA5" w:rsidRPr="00AF7FA5">
          <w:rPr>
            <w:rFonts w:eastAsia="Times New Roman" w:cstheme="minorHAnsi"/>
            <w:b/>
            <w:lang w:eastAsia="pl-PL"/>
          </w:rPr>
          <w:t xml:space="preserve">Wykonanie ekspertyzy technicznej przyłączenia do sieci dystrybucyjnej 30 </w:t>
        </w:r>
        <w:proofErr w:type="spellStart"/>
        <w:r w:rsidR="00AF7FA5" w:rsidRPr="00AF7FA5">
          <w:rPr>
            <w:rFonts w:eastAsia="Times New Roman" w:cstheme="minorHAnsi"/>
            <w:b/>
            <w:lang w:eastAsia="pl-PL"/>
          </w:rPr>
          <w:t>kV</w:t>
        </w:r>
        <w:proofErr w:type="spellEnd"/>
        <w:r w:rsidR="00AF7FA5" w:rsidRPr="00AF7FA5">
          <w:rPr>
            <w:rFonts w:eastAsia="Times New Roman" w:cstheme="minorHAnsi"/>
            <w:b/>
            <w:lang w:eastAsia="pl-PL"/>
          </w:rPr>
          <w:t xml:space="preserve"> instalacji fotowoltaicznej EF Chabielice 8 MW dla PGE GiEK S.A. Oddział Kopalnia Węgla Brunatnego Bełchatów</w:t>
        </w:r>
      </w:ins>
      <w:del w:id="8" w:author="Mikłaszewska Bożena [PGE GiEK S.A.]" w:date="2026-01-14T11:13:00Z">
        <w:r w:rsidR="00C61168" w:rsidRPr="00C61168" w:rsidDel="00AF7FA5">
          <w:rPr>
            <w:b/>
          </w:rPr>
          <w:delText>Wykonanie napraw bieżących, awaryjnych, diagnostyka i serwisowanie maszyn budowlanych produkcji LIEBHERR dla PGE GiEK S.A. Oddział Kopalnia Węgla Brunatnego Turów</w:delText>
        </w:r>
      </w:del>
      <w:r w:rsidR="000B12F9" w:rsidRPr="00C61168">
        <w:rPr>
          <w:b/>
        </w:rPr>
        <w:t>”</w:t>
      </w:r>
      <w:r w:rsidR="0029033A" w:rsidRPr="00C61168">
        <w:rPr>
          <w:rFonts w:eastAsia="Times New Roman" w:cstheme="minorHAnsi"/>
          <w:b/>
          <w:lang w:eastAsia="pl-PL"/>
        </w:rPr>
        <w:t>.</w:t>
      </w:r>
      <w:r w:rsidR="005E1D33" w:rsidRPr="00D71D33">
        <w:rPr>
          <w:rFonts w:eastAsia="Times New Roman" w:cstheme="minorHAnsi"/>
          <w:b/>
          <w:lang w:eastAsia="pl-PL"/>
        </w:rPr>
        <w:t xml:space="preserve"> </w:t>
      </w:r>
    </w:p>
    <w:p w14:paraId="1F209089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trike/>
          <w:lang w:eastAsia="pl-PL"/>
        </w:rPr>
      </w:pPr>
    </w:p>
    <w:p w14:paraId="3F55AD0A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71D33">
        <w:rPr>
          <w:rFonts w:eastAsia="Times New Roman" w:cstheme="minorHAnsi"/>
          <w:lang w:eastAsia="pl-PL"/>
        </w:rPr>
        <w:t xml:space="preserve">Ponadto oświadczamy, że: </w:t>
      </w:r>
    </w:p>
    <w:p w14:paraId="54DC273B" w14:textId="77777777" w:rsidR="005E1D33" w:rsidRPr="00D71D33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CD9F108" w14:textId="77777777" w:rsidR="009C649F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D71D33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D71D33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D71D33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D71D33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D71D33">
        <w:rPr>
          <w:rFonts w:cstheme="minorHAnsi"/>
          <w:spacing w:val="-3"/>
          <w:lang w:eastAsia="pl-PL"/>
        </w:rPr>
        <w:t xml:space="preserve"> będzie następujący</w:t>
      </w:r>
      <w:r w:rsidR="00B21950" w:rsidRPr="00D71D33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D71D33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 </w:t>
      </w:r>
      <w:r w:rsidR="00B21950" w:rsidRPr="00D71D33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6BA78457" w:rsidR="00D71D33" w:rsidRPr="00D71D33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 xml:space="preserve">jako </w:t>
      </w:r>
      <w:del w:id="9" w:author="Mikłaszewska Bożena [PGE GiEK S.A.]" w:date="2025-10-09T13:55:00Z">
        <w:r w:rsidRPr="00D71D33" w:rsidDel="00AA7A99">
          <w:rPr>
            <w:rFonts w:cstheme="minorHAnsi"/>
            <w:spacing w:val="-3"/>
            <w:lang w:eastAsia="pl-PL"/>
          </w:rPr>
          <w:delText>podmiot</w:delText>
        </w:r>
      </w:del>
      <w:ins w:id="10" w:author="Mikłaszewska Bożena [PGE GiEK S.A.]" w:date="2025-10-09T13:55:00Z">
        <w:r w:rsidR="00AA7A99" w:rsidRPr="00D71D33">
          <w:rPr>
            <w:rFonts w:cstheme="minorHAnsi"/>
            <w:spacing w:val="-3"/>
            <w:lang w:eastAsia="pl-PL"/>
          </w:rPr>
          <w:t>podmiot,</w:t>
        </w:r>
      </w:ins>
      <w:r w:rsidRPr="00D71D33">
        <w:rPr>
          <w:rFonts w:cstheme="minorHAnsi"/>
          <w:spacing w:val="-3"/>
          <w:lang w:eastAsia="pl-PL"/>
        </w:rPr>
        <w:t xml:space="preserve"> na którego zdolnościach wykonawca polega w odniesieniu do warunków udziału </w:t>
      </w:r>
      <w:ins w:id="11" w:author="Mikłaszewska Bożena [PGE GiEK S.A.]" w:date="2025-10-09T13:55:00Z">
        <w:r w:rsidR="00AA7A99">
          <w:rPr>
            <w:rFonts w:cstheme="minorHAnsi"/>
            <w:spacing w:val="-3"/>
            <w:lang w:eastAsia="pl-PL"/>
          </w:rPr>
          <w:br/>
        </w:r>
      </w:ins>
      <w:r w:rsidRPr="00D71D33">
        <w:rPr>
          <w:rFonts w:cstheme="minorHAnsi"/>
          <w:spacing w:val="-3"/>
          <w:lang w:eastAsia="pl-PL"/>
        </w:rPr>
        <w:t xml:space="preserve">w postępowaniu dotyczących wykształcenia, kwalifikacji zawodowych lub doświadczenia, </w:t>
      </w:r>
      <w:r w:rsidRPr="00565DAB">
        <w:rPr>
          <w:rFonts w:cstheme="minorHAnsi"/>
          <w:spacing w:val="-3"/>
          <w:lang w:eastAsia="pl-PL"/>
        </w:rPr>
        <w:t xml:space="preserve">zrealizujemy </w:t>
      </w:r>
      <w:r w:rsidR="00450AD4">
        <w:rPr>
          <w:rFonts w:cstheme="minorHAnsi"/>
          <w:spacing w:val="-3"/>
          <w:lang w:eastAsia="pl-PL"/>
        </w:rPr>
        <w:t>usługi</w:t>
      </w:r>
      <w:r w:rsidRPr="00565DAB">
        <w:rPr>
          <w:rFonts w:cstheme="minorHAnsi"/>
          <w:spacing w:val="-3"/>
          <w:lang w:eastAsia="pl-PL"/>
        </w:rPr>
        <w:t xml:space="preserve">, których wskazane </w:t>
      </w:r>
      <w:r w:rsidRPr="00D71D33">
        <w:rPr>
          <w:rFonts w:cstheme="minorHAnsi"/>
          <w:spacing w:val="-3"/>
          <w:lang w:eastAsia="pl-PL"/>
        </w:rPr>
        <w:t>zdolności dotyczą, w następującym zakresie:</w:t>
      </w:r>
    </w:p>
    <w:p w14:paraId="419782AD" w14:textId="77777777" w:rsidR="00D71D33" w:rsidRPr="00D71D33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D71D33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D71D33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D71D33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D71D33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D71D33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D71D33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D71D33">
        <w:rPr>
          <w:rFonts w:cstheme="minorHAnsi"/>
        </w:rPr>
        <w:t>……………………………………</w:t>
      </w:r>
      <w:r w:rsidRPr="00D71D33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D71D33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D71D33">
        <w:rPr>
          <w:rFonts w:cstheme="minorHAnsi"/>
          <w:i/>
          <w:sz w:val="16"/>
          <w:szCs w:val="16"/>
        </w:rPr>
        <w:tab/>
        <w:t xml:space="preserve">(data) </w:t>
      </w: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D71D33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="00D71D33">
        <w:rPr>
          <w:rFonts w:cstheme="minorHAnsi"/>
          <w:i/>
          <w:sz w:val="16"/>
          <w:szCs w:val="16"/>
        </w:rPr>
        <w:tab/>
      </w:r>
      <w:r w:rsidRPr="00D71D33">
        <w:rPr>
          <w:rFonts w:cstheme="minorHAnsi"/>
          <w:i/>
          <w:sz w:val="16"/>
          <w:szCs w:val="16"/>
        </w:rPr>
        <w:t xml:space="preserve">przedstawicieli </w:t>
      </w:r>
      <w:r w:rsidR="00DE67DB" w:rsidRPr="00D71D33">
        <w:rPr>
          <w:rFonts w:cstheme="minorHAnsi"/>
          <w:i/>
          <w:sz w:val="16"/>
          <w:szCs w:val="16"/>
        </w:rPr>
        <w:t>Podmiotu</w:t>
      </w:r>
      <w:r w:rsidR="00D71D33">
        <w:rPr>
          <w:rFonts w:cstheme="minorHAnsi"/>
          <w:i/>
          <w:sz w:val="16"/>
          <w:szCs w:val="16"/>
        </w:rPr>
        <w:t xml:space="preserve"> udostępniającego zasoby</w:t>
      </w:r>
      <w:r w:rsidRPr="00D71D33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D71D33" w:rsidRDefault="00A32C54" w:rsidP="00A32C54">
      <w:pPr>
        <w:spacing w:after="0" w:line="240" w:lineRule="auto"/>
        <w:jc w:val="both"/>
        <w:rPr>
          <w:rFonts w:cstheme="minorHAnsi"/>
          <w:color w:val="FF0000"/>
        </w:rPr>
      </w:pPr>
    </w:p>
    <w:sectPr w:rsidR="00A32C54" w:rsidRPr="00D71D33">
      <w:headerReference w:type="even" r:id="rId11"/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57E93" w14:textId="77777777" w:rsidR="003C1D6E" w:rsidRDefault="003C1D6E" w:rsidP="00A32C54">
      <w:pPr>
        <w:spacing w:after="0" w:line="240" w:lineRule="auto"/>
      </w:pPr>
      <w:r>
        <w:separator/>
      </w:r>
    </w:p>
  </w:endnote>
  <w:endnote w:type="continuationSeparator" w:id="0">
    <w:p w14:paraId="3E7B7A69" w14:textId="77777777" w:rsidR="003C1D6E" w:rsidRDefault="003C1D6E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9E74" w14:textId="77777777" w:rsidR="003C1D6E" w:rsidRDefault="003C1D6E" w:rsidP="00A32C54">
      <w:pPr>
        <w:spacing w:after="0" w:line="240" w:lineRule="auto"/>
      </w:pPr>
      <w:r>
        <w:separator/>
      </w:r>
    </w:p>
  </w:footnote>
  <w:footnote w:type="continuationSeparator" w:id="0">
    <w:p w14:paraId="3AD9154C" w14:textId="77777777" w:rsidR="003C1D6E" w:rsidRDefault="003C1D6E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08B0E" w14:textId="2E8380C5" w:rsidR="00AF7FA5" w:rsidRDefault="00AF7FA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EFD598" wp14:editId="722FF00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1047929193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10CE12" w14:textId="78BE5543" w:rsidR="00AF7FA5" w:rsidRPr="00AF7FA5" w:rsidRDefault="00AF7FA5" w:rsidP="00AF7FA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AF7FA5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EFD59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28.1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" filled="f" stroked="f">
              <v:fill o:detectmouseclick="t"/>
              <v:textbox style="mso-fit-shape-to-text:t" inset="0,15pt,20pt,0">
                <w:txbxContent>
                  <w:p w14:paraId="2D10CE12" w14:textId="78BE5543" w:rsidR="00AF7FA5" w:rsidRPr="00AF7FA5" w:rsidRDefault="00AF7FA5" w:rsidP="00AF7FA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AF7FA5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AAA1D" w14:textId="471804E8" w:rsidR="008C11A1" w:rsidRPr="00AA7A99" w:rsidRDefault="00AF7FA5" w:rsidP="008C11A1">
    <w:pPr>
      <w:ind w:left="6372"/>
      <w:rPr>
        <w:sz w:val="20"/>
        <w:szCs w:val="20"/>
        <w:lang w:val="en-GB"/>
      </w:rPr>
    </w:pPr>
    <w:r>
      <w:rPr>
        <w:noProof/>
        <w:color w:val="ED7D31"/>
        <w:lang w:val="en-GB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F812586" wp14:editId="597F18F0">
              <wp:simplePos x="900113" y="452438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666306485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9FD297" w14:textId="055EE179" w:rsidR="00AF7FA5" w:rsidRPr="00AF7FA5" w:rsidRDefault="00AF7FA5" w:rsidP="00AF7FA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AF7FA5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81258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left:0;text-align:left;margin-left:11.2pt;margin-top:0;width:62.4pt;height:28.1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" filled="f" stroked="f">
              <v:fill o:detectmouseclick="t"/>
              <v:textbox style="mso-fit-shape-to-text:t" inset="0,15pt,20pt,0">
                <w:txbxContent>
                  <w:p w14:paraId="639FD297" w14:textId="055EE179" w:rsidR="00AF7FA5" w:rsidRPr="00AF7FA5" w:rsidRDefault="00AF7FA5" w:rsidP="00AF7FA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AF7FA5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C11A1" w:rsidRPr="00AA7A99">
      <w:rPr>
        <w:color w:val="ED7D31"/>
        <w:lang w:val="en-GB"/>
      </w:rPr>
      <w:t xml:space="preserve">      </w:t>
    </w:r>
  </w:p>
  <w:p w14:paraId="5AEABE6D" w14:textId="47C90130" w:rsidR="00A32C54" w:rsidRPr="00AE47A7" w:rsidRDefault="00C0308A" w:rsidP="00E84EA2">
    <w:pPr>
      <w:pStyle w:val="Nagwek"/>
      <w:jc w:val="right"/>
      <w:rPr>
        <w:i/>
        <w:lang w:val="en-GB"/>
      </w:rPr>
    </w:pPr>
    <w:del w:id="12" w:author="Mikłaszewska Bożena [PGE GiEK S.A.]" w:date="2025-10-09T13:55:00Z">
      <w:r w:rsidRPr="00AE47A7" w:rsidDel="00AA7A99">
        <w:rPr>
          <w:bCs/>
          <w:i/>
          <w:lang w:val="en-GB"/>
        </w:rPr>
        <w:delText>POST/GEK/CSS/FZR</w:delText>
      </w:r>
      <w:r w:rsidR="00E84EA2" w:rsidRPr="00AE47A7" w:rsidDel="00AA7A99">
        <w:rPr>
          <w:bCs/>
          <w:i/>
          <w:lang w:val="en-GB"/>
        </w:rPr>
        <w:delText>-KW</w:delText>
      </w:r>
      <w:r w:rsidR="00AE47A7" w:rsidRPr="00AE47A7" w:rsidDel="00AA7A99">
        <w:rPr>
          <w:bCs/>
          <w:i/>
          <w:lang w:val="en-GB"/>
        </w:rPr>
        <w:delText>B</w:delText>
      </w:r>
      <w:r w:rsidR="00E84EA2" w:rsidRPr="00AE47A7" w:rsidDel="00AA7A99">
        <w:rPr>
          <w:bCs/>
          <w:i/>
          <w:lang w:val="en-GB"/>
        </w:rPr>
        <w:delText>/</w:delText>
      </w:r>
      <w:r w:rsidR="00C61168" w:rsidRPr="00AE47A7" w:rsidDel="00AA7A99">
        <w:rPr>
          <w:bCs/>
          <w:i/>
          <w:lang w:val="en-GB"/>
        </w:rPr>
        <w:delText>0</w:delText>
      </w:r>
      <w:r w:rsidR="00AE47A7" w:rsidRPr="00AE47A7" w:rsidDel="00AA7A99">
        <w:rPr>
          <w:bCs/>
          <w:i/>
          <w:lang w:val="en-GB"/>
        </w:rPr>
        <w:delText>5500</w:delText>
      </w:r>
      <w:r w:rsidRPr="00AE47A7" w:rsidDel="00AA7A99">
        <w:rPr>
          <w:bCs/>
          <w:i/>
          <w:lang w:val="en-GB"/>
        </w:rPr>
        <w:delText>/20</w:delText>
      </w:r>
      <w:r w:rsidR="001E678D" w:rsidDel="00AA7A99">
        <w:rPr>
          <w:bCs/>
          <w:i/>
          <w:lang w:val="en-GB"/>
        </w:rPr>
        <w:delText>25</w:delText>
      </w:r>
    </w:del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7D9B" w14:textId="056D05C9" w:rsidR="00AF7FA5" w:rsidRDefault="00AF7FA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2839928" wp14:editId="451FA652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57505"/>
              <wp:effectExtent l="0" t="0" r="0" b="4445"/>
              <wp:wrapNone/>
              <wp:docPr id="423710502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046919" w14:textId="6940C975" w:rsidR="00AF7FA5" w:rsidRPr="00AF7FA5" w:rsidRDefault="00AF7FA5" w:rsidP="00AF7FA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</w:pPr>
                          <w:r w:rsidRPr="00AF7FA5">
                            <w:rPr>
                              <w:rFonts w:ascii="Calibri" w:eastAsia="Calibri" w:hAnsi="Calibri" w:cs="Calibri"/>
                              <w:noProof/>
                              <w:color w:val="FF8000"/>
                              <w:sz w:val="20"/>
                              <w:szCs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839928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Chronione" style="position:absolute;margin-left:11.2pt;margin-top:0;width:62.4pt;height:28.1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" filled="f" stroked="f">
              <v:fill o:detectmouseclick="t"/>
              <v:textbox style="mso-fit-shape-to-text:t" inset="0,15pt,20pt,0">
                <w:txbxContent>
                  <w:p w14:paraId="69046919" w14:textId="6940C975" w:rsidR="00AF7FA5" w:rsidRPr="00AF7FA5" w:rsidRDefault="00AF7FA5" w:rsidP="00AF7FA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</w:pPr>
                    <w:r w:rsidRPr="00AF7FA5">
                      <w:rPr>
                        <w:rFonts w:ascii="Calibri" w:eastAsia="Calibri" w:hAnsi="Calibri" w:cs="Calibri"/>
                        <w:noProof/>
                        <w:color w:val="FF8000"/>
                        <w:sz w:val="20"/>
                        <w:szCs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78255">
    <w:abstractNumId w:val="1"/>
  </w:num>
  <w:num w:numId="2" w16cid:durableId="50216241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kłaszewska Bożena [PGE GiEK S.A.]">
    <w15:presenceInfo w15:providerId="AD" w15:userId="S::Bozena.Miklaszewska@gkpge.pl::f0f4e379-c6b2-4da9-8ed2-6fe0098105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B12F9"/>
    <w:rsid w:val="001237A6"/>
    <w:rsid w:val="00161F07"/>
    <w:rsid w:val="001E678D"/>
    <w:rsid w:val="00277267"/>
    <w:rsid w:val="0029033A"/>
    <w:rsid w:val="002A1FB5"/>
    <w:rsid w:val="00325742"/>
    <w:rsid w:val="00385761"/>
    <w:rsid w:val="003C1D6E"/>
    <w:rsid w:val="00450AD4"/>
    <w:rsid w:val="00501371"/>
    <w:rsid w:val="00521F14"/>
    <w:rsid w:val="00565DAB"/>
    <w:rsid w:val="005E1D33"/>
    <w:rsid w:val="0067791F"/>
    <w:rsid w:val="00691CA1"/>
    <w:rsid w:val="006E23F3"/>
    <w:rsid w:val="007E33DC"/>
    <w:rsid w:val="00833FB4"/>
    <w:rsid w:val="00876EC1"/>
    <w:rsid w:val="00886FBC"/>
    <w:rsid w:val="008B5D34"/>
    <w:rsid w:val="008C11A1"/>
    <w:rsid w:val="008D2CDD"/>
    <w:rsid w:val="009074DB"/>
    <w:rsid w:val="0095671C"/>
    <w:rsid w:val="009623AE"/>
    <w:rsid w:val="009A2028"/>
    <w:rsid w:val="009C548F"/>
    <w:rsid w:val="009C649F"/>
    <w:rsid w:val="00A16479"/>
    <w:rsid w:val="00A32C54"/>
    <w:rsid w:val="00AA7A99"/>
    <w:rsid w:val="00AE47A7"/>
    <w:rsid w:val="00AF50C8"/>
    <w:rsid w:val="00AF7FA5"/>
    <w:rsid w:val="00B21950"/>
    <w:rsid w:val="00B22D72"/>
    <w:rsid w:val="00B4416A"/>
    <w:rsid w:val="00B72FC9"/>
    <w:rsid w:val="00C0308A"/>
    <w:rsid w:val="00C10061"/>
    <w:rsid w:val="00C37F7C"/>
    <w:rsid w:val="00C46A40"/>
    <w:rsid w:val="00C61168"/>
    <w:rsid w:val="00C93B95"/>
    <w:rsid w:val="00CA2F6A"/>
    <w:rsid w:val="00CF01D9"/>
    <w:rsid w:val="00D71D33"/>
    <w:rsid w:val="00D86438"/>
    <w:rsid w:val="00D97516"/>
    <w:rsid w:val="00DC6ABF"/>
    <w:rsid w:val="00DE67DB"/>
    <w:rsid w:val="00DF582F"/>
    <w:rsid w:val="00E143F4"/>
    <w:rsid w:val="00E36101"/>
    <w:rsid w:val="00E37C07"/>
    <w:rsid w:val="00E427B2"/>
    <w:rsid w:val="00E84EA2"/>
    <w:rsid w:val="00EE0F88"/>
    <w:rsid w:val="00F11F4D"/>
    <w:rsid w:val="00F1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A7A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0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3_Zobowiązanie podmiotu udostępniającego zasoby na potrzeby realizacji zamówienia.docx</dmsv2BaseFileName>
    <dmsv2BaseDisplayName xmlns="http://schemas.microsoft.com/sharepoint/v3">Załącznik nr 3_Zobowiązanie podmiotu udostępniającego zasoby na potrzeby realizacji zamówienia</dmsv2BaseDisplayName>
    <dmsv2SWPP2ObjectNumber xmlns="http://schemas.microsoft.com/sharepoint/v3">POST/GEK/CSS/FZR-KWB/00009/2026                   </dmsv2SWPP2ObjectNumber>
    <dmsv2SWPP2SumMD5 xmlns="http://schemas.microsoft.com/sharepoint/v3">fec35d49fe7b27378d5e426e0a782a1e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702759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24134233</dmsv2BaseClientSystemDocumentID>
    <dmsv2BaseModifiedByID xmlns="http://schemas.microsoft.com/sharepoint/v3">14023644</dmsv2BaseModifiedByID>
    <dmsv2BaseCreatedByID xmlns="http://schemas.microsoft.com/sharepoint/v3">14023644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JEUP5JKVCYQC-1092029480-5308</_dlc_DocId>
    <_dlc_DocIdUrl xmlns="a19cb1c7-c5c7-46d4-85ae-d83685407bba">
      <Url>https://swpp2.dms.gkpge.pl/sites/41/_layouts/15/DocIdRedir.aspx?ID=JEUP5JKVCYQC-1092029480-5308</Url>
      <Description>JEUP5JKVCYQC-1092029480-5308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39D10-EA15-4B9C-8EF4-32B159880417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28432B2-9C93-47F6-8113-C1DBFC91DE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65D548-5787-4F6B-B94C-3C280414E3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DEDFBD3A-4248-4999-B555-4C19921118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Mikłaszewska Bożena [PGE GiEK S.A.]</cp:lastModifiedBy>
  <cp:revision>2</cp:revision>
  <dcterms:created xsi:type="dcterms:W3CDTF">2026-01-14T10:15:00Z</dcterms:created>
  <dcterms:modified xsi:type="dcterms:W3CDTF">2026-01-14T10:15:00Z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1a22b800-e2e3-4116-94fc-07b96fa39a7b</vt:lpwstr>
  </property>
  <property fmtid="{D5CDD505-2E9C-101B-9397-08002B2CF9AE}" pid="4" name="ClassificationContentMarkingHeaderShapeIds">
    <vt:lpwstr>19414f26,3e762169,27b707b5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2026-01-14T10:13:31Z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875e6648-d1da-4e55-a526-e6e096123611</vt:lpwstr>
  </property>
  <property fmtid="{D5CDD505-2E9C-101B-9397-08002B2CF9AE}" pid="13" name="MSIP_Label_44c1d064-c8ff-4fa9-8412-64fa9b81d496_ContentBits">
    <vt:lpwstr>1</vt:lpwstr>
  </property>
</Properties>
</file>